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432BB" w14:textId="281A82D2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648AE" w14:paraId="049432BE" w14:textId="77777777" w:rsidTr="00B64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32BC" w14:textId="77777777" w:rsidR="00B648AE" w:rsidRDefault="00B648A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32BD" w14:textId="77777777" w:rsidR="00B648AE" w:rsidRDefault="00B648AE" w:rsidP="00D655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D6552F">
              <w:rPr>
                <w:b/>
                <w:sz w:val="26"/>
                <w:szCs w:val="26"/>
              </w:rPr>
              <w:t>_029</w:t>
            </w:r>
          </w:p>
        </w:tc>
      </w:tr>
      <w:tr w:rsidR="00B648AE" w14:paraId="049432C1" w14:textId="77777777" w:rsidTr="00B64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32BF" w14:textId="77777777" w:rsidR="00B648AE" w:rsidRDefault="00B648A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32C0" w14:textId="77777777" w:rsidR="00B648AE" w:rsidRPr="00D6552F" w:rsidRDefault="00B648A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D6552F">
              <w:rPr>
                <w:b/>
                <w:sz w:val="24"/>
                <w:szCs w:val="24"/>
                <w:lang w:val="en-US"/>
              </w:rPr>
              <w:t>2217892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84F88" w14:paraId="70106D8B" w14:textId="77777777" w:rsidTr="0053733C">
        <w:trPr>
          <w:jc w:val="right"/>
        </w:trPr>
        <w:tc>
          <w:tcPr>
            <w:tcW w:w="5500" w:type="dxa"/>
            <w:hideMark/>
          </w:tcPr>
          <w:p w14:paraId="2C3E60B3" w14:textId="77777777" w:rsidR="00884F88" w:rsidRDefault="00884F8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84F88" w:rsidRPr="006A2A48" w14:paraId="6B7C26E1" w14:textId="77777777" w:rsidTr="0053733C">
        <w:trPr>
          <w:jc w:val="right"/>
        </w:trPr>
        <w:tc>
          <w:tcPr>
            <w:tcW w:w="5500" w:type="dxa"/>
            <w:hideMark/>
          </w:tcPr>
          <w:p w14:paraId="41476861" w14:textId="77777777" w:rsidR="00884F88" w:rsidRPr="006A2A48" w:rsidRDefault="00884F88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84F88" w:rsidRPr="006A2A48" w14:paraId="4EA4F9B3" w14:textId="77777777" w:rsidTr="0053733C">
        <w:trPr>
          <w:jc w:val="right"/>
        </w:trPr>
        <w:tc>
          <w:tcPr>
            <w:tcW w:w="5500" w:type="dxa"/>
            <w:hideMark/>
          </w:tcPr>
          <w:p w14:paraId="14EC772F" w14:textId="77777777" w:rsidR="00884F88" w:rsidRPr="006A2A48" w:rsidRDefault="00884F88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84F88" w:rsidRPr="006A2A48" w14:paraId="2F59695D" w14:textId="77777777" w:rsidTr="0053733C">
        <w:trPr>
          <w:jc w:val="right"/>
        </w:trPr>
        <w:tc>
          <w:tcPr>
            <w:tcW w:w="5500" w:type="dxa"/>
            <w:hideMark/>
          </w:tcPr>
          <w:p w14:paraId="2A0C27A3" w14:textId="77777777" w:rsidR="00884F88" w:rsidRPr="006A2A48" w:rsidRDefault="00884F88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84F88" w14:paraId="72CD748C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42BE3C3" w14:textId="77777777" w:rsidR="00884F88" w:rsidRDefault="00884F8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84F88" w:rsidRPr="006A2A48" w14:paraId="5D1C7753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4EFD0E5A" w14:textId="77777777" w:rsidR="00884F88" w:rsidRPr="006A2A48" w:rsidRDefault="00884F88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49432C7" w14:textId="77777777" w:rsidR="0026453A" w:rsidRPr="00697DC5" w:rsidRDefault="0026453A" w:rsidP="0026453A"/>
    <w:p w14:paraId="049432C8" w14:textId="77777777" w:rsidR="0026453A" w:rsidRPr="00697DC5" w:rsidRDefault="0026453A" w:rsidP="0026453A"/>
    <w:p w14:paraId="049432C9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049432CA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E581C">
        <w:rPr>
          <w:b/>
          <w:sz w:val="26"/>
          <w:szCs w:val="26"/>
        </w:rPr>
        <w:t>(</w:t>
      </w:r>
      <w:r w:rsidR="00F57DE7" w:rsidRPr="0081174C">
        <w:rPr>
          <w:b/>
          <w:sz w:val="26"/>
          <w:szCs w:val="26"/>
        </w:rPr>
        <w:t>Болт М10х30</w:t>
      </w:r>
      <w:r w:rsidR="00FE581C">
        <w:rPr>
          <w:b/>
          <w:sz w:val="26"/>
          <w:szCs w:val="26"/>
        </w:rPr>
        <w:t>)</w:t>
      </w:r>
      <w:r w:rsidR="0081174C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49432CB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49432CC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49432CD" w14:textId="77777777" w:rsidR="00FE581C" w:rsidRDefault="00FE581C" w:rsidP="00FE581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49432CE" w14:textId="77777777" w:rsidR="00FE581C" w:rsidRDefault="00FE581C" w:rsidP="00FE581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49432CF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49432D0" w14:textId="77777777" w:rsidR="00FE581C" w:rsidRDefault="00FE581C" w:rsidP="00FE581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49432D1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49432D2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9432D3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9432D4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49432D5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49432D6" w14:textId="77777777" w:rsidR="00FE581C" w:rsidRDefault="00FE581C" w:rsidP="00FE581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9432D7" w14:textId="185E7F7A" w:rsidR="00FE581C" w:rsidRDefault="00FE581C" w:rsidP="00FE581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884F8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49432D8" w14:textId="77777777" w:rsidR="00FE581C" w:rsidRDefault="00FE581C" w:rsidP="00FE581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49432D9" w14:textId="77777777" w:rsidR="00FE581C" w:rsidRDefault="00FE581C" w:rsidP="00FE581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49432DA" w14:textId="77777777" w:rsidR="00FE581C" w:rsidRDefault="00FE581C" w:rsidP="00FE581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49432DB" w14:textId="77777777" w:rsidR="00FE581C" w:rsidRDefault="00FE581C" w:rsidP="00FE581C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49432DC" w14:textId="77777777" w:rsidR="00FE581C" w:rsidRDefault="00FE581C" w:rsidP="00FE581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49432DD" w14:textId="77777777" w:rsidR="00FE581C" w:rsidRDefault="00FE581C" w:rsidP="00FE581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49432DE" w14:textId="77777777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49432DF" w14:textId="77777777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49432E0" w14:textId="77777777" w:rsidR="00FE581C" w:rsidRDefault="00FE581C" w:rsidP="00FE581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49432E1" w14:textId="77777777" w:rsidR="00FE581C" w:rsidRDefault="00FE581C" w:rsidP="00FE581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49432E2" w14:textId="77777777" w:rsidR="00FE581C" w:rsidRDefault="00FE581C" w:rsidP="00FE581C">
      <w:pPr>
        <w:spacing w:line="276" w:lineRule="auto"/>
        <w:rPr>
          <w:sz w:val="24"/>
          <w:szCs w:val="24"/>
        </w:rPr>
      </w:pPr>
    </w:p>
    <w:p w14:paraId="049432E3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9432E4" w14:textId="77777777" w:rsidR="00FE581C" w:rsidRDefault="00FE581C" w:rsidP="00FE58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49432E5" w14:textId="77777777" w:rsidR="00FE581C" w:rsidRDefault="00FE581C" w:rsidP="00FE58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9432E6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9432E7" w14:textId="77777777" w:rsidR="00FE581C" w:rsidRDefault="00FE581C" w:rsidP="00FE58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49432E8" w14:textId="77777777" w:rsidR="00FE581C" w:rsidRDefault="00FE581C" w:rsidP="00FE58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9432E9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49432EA" w14:textId="77777777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49432EB" w14:textId="77777777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49432EC" w14:textId="77777777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49432ED" w14:textId="77777777" w:rsidR="00FE581C" w:rsidRDefault="00FE581C" w:rsidP="00FE581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49432EE" w14:textId="77777777" w:rsidR="00FE581C" w:rsidRDefault="00FE581C" w:rsidP="00FE581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49432EF" w14:textId="77777777" w:rsidR="00FE581C" w:rsidRDefault="00FE581C" w:rsidP="00FE581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49432F0" w14:textId="77777777" w:rsidR="00FE581C" w:rsidRDefault="00FE581C" w:rsidP="00FE581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49432F1" w14:textId="3804AE5D" w:rsidR="00FE581C" w:rsidRDefault="00FE581C" w:rsidP="00FE58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84F8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49432F2" w14:textId="77777777" w:rsidR="00FE581C" w:rsidRDefault="00FE581C" w:rsidP="00FE581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9432F3" w14:textId="77777777" w:rsidR="00FE581C" w:rsidRDefault="00FE581C" w:rsidP="00FE581C">
      <w:pPr>
        <w:rPr>
          <w:sz w:val="26"/>
          <w:szCs w:val="26"/>
        </w:rPr>
      </w:pPr>
    </w:p>
    <w:p w14:paraId="049432F4" w14:textId="77777777" w:rsidR="00FE581C" w:rsidRDefault="00FE581C" w:rsidP="00FE581C">
      <w:pPr>
        <w:rPr>
          <w:sz w:val="26"/>
          <w:szCs w:val="26"/>
        </w:rPr>
      </w:pPr>
    </w:p>
    <w:p w14:paraId="3114A092" w14:textId="77777777" w:rsidR="00884F88" w:rsidRPr="00CB6078" w:rsidRDefault="00884F88" w:rsidP="00884F8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49432F7" w14:textId="77777777" w:rsidR="008F73A3" w:rsidRPr="00697DC5" w:rsidRDefault="008F73A3" w:rsidP="00FE581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21C9B" w14:textId="77777777" w:rsidR="006133D8" w:rsidRDefault="006133D8">
      <w:r>
        <w:separator/>
      </w:r>
    </w:p>
  </w:endnote>
  <w:endnote w:type="continuationSeparator" w:id="0">
    <w:p w14:paraId="0E353CD0" w14:textId="77777777" w:rsidR="006133D8" w:rsidRDefault="0061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645D0" w14:textId="77777777" w:rsidR="006133D8" w:rsidRDefault="006133D8">
      <w:r>
        <w:separator/>
      </w:r>
    </w:p>
  </w:footnote>
  <w:footnote w:type="continuationSeparator" w:id="0">
    <w:p w14:paraId="79CA4222" w14:textId="77777777" w:rsidR="006133D8" w:rsidRDefault="00613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432FC" w14:textId="77777777" w:rsidR="00AD7048" w:rsidRDefault="00D00F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49432F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7769C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0CED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67A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4C37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695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3D8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5D1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615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174C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F88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A59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48AE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0F8A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52F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6F69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7DE7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4C17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36B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581C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43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B4A1-E4BA-417E-A54F-8FAC4E1DC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B1438-14F2-42DD-9307-5B5DE8205F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6B888-9AE1-42A0-84CF-F9EEB0923F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79ABDBB-3784-4EFC-B39B-90F72CCB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2016-09-28T10:00:00Z</dcterms:created>
  <dcterms:modified xsi:type="dcterms:W3CDTF">2016-09-28T11:19:00Z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